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A8CF3" w14:textId="65CF6E7E" w:rsidR="00385BAA" w:rsidRPr="0070364D" w:rsidRDefault="00385BAA" w:rsidP="00334DF4">
      <w:pPr>
        <w:spacing w:before="120" w:after="120" w:line="240" w:lineRule="auto"/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</w:pPr>
    </w:p>
    <w:p w14:paraId="65CE0E35" w14:textId="77777777" w:rsidR="00385BAA" w:rsidRPr="0070364D" w:rsidRDefault="00385BAA" w:rsidP="00947C37">
      <w:pPr>
        <w:spacing w:before="120" w:after="120" w:line="240" w:lineRule="auto"/>
        <w:jc w:val="center"/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</w:pPr>
    </w:p>
    <w:p w14:paraId="141EF64B" w14:textId="77777777" w:rsidR="00827E0A" w:rsidRPr="0070364D" w:rsidRDefault="00827E0A" w:rsidP="00947C37">
      <w:pPr>
        <w:spacing w:before="120" w:after="120" w:line="240" w:lineRule="auto"/>
        <w:jc w:val="center"/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  <w:t>Complaint</w:t>
      </w:r>
      <w:r w:rsidR="00894674" w:rsidRPr="0070364D">
        <w:rPr>
          <w:rStyle w:val="FootnoteReference"/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  <w:footnoteReference w:id="2"/>
      </w:r>
      <w:r w:rsidRPr="0070364D"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  <w:t xml:space="preserve"> procedure</w:t>
      </w:r>
    </w:p>
    <w:p w14:paraId="02DB5A6A" w14:textId="77777777" w:rsidR="00D379E4" w:rsidRPr="0070364D" w:rsidRDefault="00827E0A" w:rsidP="00947C37">
      <w:pPr>
        <w:spacing w:before="120" w:after="120" w:line="240" w:lineRule="auto"/>
        <w:jc w:val="center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proofErr w:type="gramStart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of</w:t>
      </w:r>
      <w:proofErr w:type="gramEnd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54276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Interreg V</w:t>
      </w:r>
      <w:r w:rsidR="00180B1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</w:t>
      </w:r>
      <w:r w:rsidR="0054276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-A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Romania-Bulgaria </w:t>
      </w:r>
    </w:p>
    <w:p w14:paraId="34284CB5" w14:textId="77777777" w:rsidR="002911F8" w:rsidRPr="0070364D" w:rsidRDefault="002911F8" w:rsidP="00947C37">
      <w:pPr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p w14:paraId="09137814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1 (Scope of the complaint procedure)</w:t>
      </w:r>
    </w:p>
    <w:p w14:paraId="4AF243D9" w14:textId="404ECBA9" w:rsidR="00947C37" w:rsidRPr="0070364D" w:rsidRDefault="00827E0A" w:rsidP="00947C3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These rules define the procedure for </w:t>
      </w:r>
      <w:r w:rsidR="006C63B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treating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complaint</w:t>
      </w:r>
      <w:r w:rsidR="006C63B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s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against decisions taken by </w:t>
      </w:r>
      <w:r w:rsidR="000B014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Monitoring Committee regarding the assessment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process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and selection of an operation. The purpose of the procedure is to ensure effective examination of complaints.</w:t>
      </w:r>
    </w:p>
    <w:p w14:paraId="4B21B898" w14:textId="29E7EEEF" w:rsidR="00894674" w:rsidRPr="0070364D" w:rsidRDefault="00894674" w:rsidP="00947C3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All other type</w:t>
      </w:r>
      <w:r w:rsidR="000B014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s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of complaints will be treated according to the provisions of the subsidy contract or other applicable national rules.</w:t>
      </w:r>
    </w:p>
    <w:p w14:paraId="67B3741C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2 (Right to complain)</w:t>
      </w:r>
    </w:p>
    <w:p w14:paraId="71285FDD" w14:textId="0D80DFAB" w:rsidR="00827E0A" w:rsidRPr="0070364D" w:rsidRDefault="00C425D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he project’s 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Partner 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may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file a complaint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against the decision of the Monitoring Committee</w:t>
      </w:r>
      <w:r w:rsidR="0050053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 according to the Applicant’s Guide provision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Other partners willing to file a complaint in relation to the same decision may do so through their Lead Partner.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It is therefore the task of the 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Partner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to collect and bring forward the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complaint reasons from all project partners.</w:t>
      </w:r>
    </w:p>
    <w:p w14:paraId="34F2A383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3 (Complaint against funding decisions)</w:t>
      </w:r>
    </w:p>
    <w:p w14:paraId="106CC2C7" w14:textId="20541DC2" w:rsidR="000F262F" w:rsidRPr="0070364D" w:rsidRDefault="00336552" w:rsidP="00A9431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can be lodged 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only </w:t>
      </w:r>
      <w:r w:rsidR="0060620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if 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project </w:t>
      </w:r>
      <w:r w:rsidR="0060620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funding was rejected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or </w:t>
      </w:r>
      <w:r w:rsidR="0060620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if the project was approved 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without available financial allocation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</w:p>
    <w:p w14:paraId="257B4033" w14:textId="6C82959A" w:rsidR="00336552" w:rsidRPr="0070364D" w:rsidRDefault="00DB0919" w:rsidP="00A9431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Lead Partner may lodge a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</w:t>
      </w:r>
      <w:r w:rsidR="009B444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 considering the Applicant’s Guide provisions,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only:</w:t>
      </w:r>
    </w:p>
    <w:p w14:paraId="045A9B61" w14:textId="42B8D1FA" w:rsidR="00336552" w:rsidRPr="0070364D" w:rsidRDefault="00A01359" w:rsidP="003365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against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outcomes of the assessment of the project application and/or</w:t>
      </w:r>
    </w:p>
    <w:p w14:paraId="33117A69" w14:textId="6CEE16EC" w:rsidR="004754F7" w:rsidRPr="0070364D" w:rsidRDefault="00A01359" w:rsidP="003365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proofErr w:type="gramStart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against</w:t>
      </w:r>
      <w:proofErr w:type="gramEnd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="004754F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supposed breach of the procedures for the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project assessment and selection</w:t>
      </w:r>
      <w:r w:rsidR="004754F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.  </w:t>
      </w:r>
    </w:p>
    <w:p w14:paraId="665E7D93" w14:textId="5F0758BF" w:rsidR="001B1731" w:rsidRPr="0070364D" w:rsidRDefault="004754F7" w:rsidP="00F57D0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In 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all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situations, the Lead P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artner should 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refer to the Call documents or the selection criteria approved by the Monitoring Committee and justify its complaint through 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explain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ing 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nd demonstrating: </w:t>
      </w:r>
    </w:p>
    <w:p w14:paraId="56EF9ACD" w14:textId="77777777" w:rsidR="001B1731" w:rsidRPr="0070364D" w:rsidRDefault="0054471D" w:rsidP="00F57D0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why the outcomes do not correspond to the information provided during the project assessment and selection process and/or </w:t>
      </w:r>
    </w:p>
    <w:p w14:paraId="23078A38" w14:textId="04F2550C" w:rsidR="00336552" w:rsidRPr="0070364D" w:rsidRDefault="0054471D" w:rsidP="00F57D0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proofErr w:type="gramStart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why</w:t>
      </w:r>
      <w:proofErr w:type="gramEnd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the process failed to comply with specific procedures, indicating the exact rules which were, in its views, not respected.</w:t>
      </w:r>
      <w:r w:rsidR="004754F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6C053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Lead Partner should equally demonstrate through its complaint how the supposed </w:t>
      </w:r>
      <w:r w:rsidR="00A0135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procedural</w:t>
      </w:r>
      <w:r w:rsidR="006C053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A0135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breach</w:t>
      </w:r>
      <w:r w:rsidR="006C053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materially affected or could have materially affected the contested decision.</w:t>
      </w:r>
    </w:p>
    <w:p w14:paraId="4CD19F10" w14:textId="3C51E0AD" w:rsidR="006C0533" w:rsidRPr="0070364D" w:rsidRDefault="006C0533" w:rsidP="000902D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lastRenderedPageBreak/>
        <w:t xml:space="preserve">If the </w:t>
      </w:r>
      <w:r w:rsidR="00605DC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nt does not </w:t>
      </w:r>
      <w:r w:rsidR="00A0135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contain any justification 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or if it does not refer to the applicable rules, the complaint may be</w:t>
      </w:r>
      <w:r w:rsidR="00605DC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considered </w:t>
      </w:r>
      <w:r w:rsidR="0050247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inadmissible</w:t>
      </w:r>
      <w:r w:rsidR="00A9436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and rejected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</w:p>
    <w:p w14:paraId="27666BA1" w14:textId="77777777" w:rsidR="00336552" w:rsidRPr="0070364D" w:rsidRDefault="00336552" w:rsidP="006B1C66">
      <w:p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</w:p>
    <w:p w14:paraId="08A82771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4 (Lodging the complaint and formal requirements)</w:t>
      </w:r>
    </w:p>
    <w:p w14:paraId="35FDBCE5" w14:textId="475C3B1D" w:rsidR="00827E0A" w:rsidRPr="0070364D" w:rsidRDefault="00827E0A" w:rsidP="00334DF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</w:t>
      </w:r>
      <w:r w:rsidR="00D1283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against</w:t>
      </w:r>
      <w:r w:rsidR="009140F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the</w:t>
      </w:r>
      <w:r w:rsidR="00D1283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0902D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Monitoring Committee</w:t>
      </w:r>
      <w:r w:rsidR="00D1283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decision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should be lodged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in writing</w:t>
      </w:r>
      <w:r w:rsidR="00010A1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,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 xml:space="preserve"> by e-mail</w:t>
      </w:r>
      <w:r w:rsidR="0083176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,</w:t>
      </w:r>
      <w:r w:rsidR="00334D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 xml:space="preserve"> within maximum 5 working days </w:t>
      </w:r>
      <w:r w:rsidR="0086651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from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="0086651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date when the notification about the results of the project selection process was sent to the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Lead </w:t>
      </w:r>
      <w:r w:rsidR="00334D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Partner</w:t>
      </w:r>
      <w:r w:rsidR="0083176F" w:rsidRPr="0070364D">
        <w:rPr>
          <w:rStyle w:val="FootnoteReference"/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footnoteReference w:id="3"/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</w:p>
    <w:p w14:paraId="6244626C" w14:textId="77777777" w:rsidR="00827E0A" w:rsidRPr="0070364D" w:rsidRDefault="00827E0A" w:rsidP="00947C3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complaint should include:</w:t>
      </w:r>
    </w:p>
    <w:p w14:paraId="7480C324" w14:textId="58652C25" w:rsidR="00827E0A" w:rsidRPr="0070364D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name and address of the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Partner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0ACB2A3A" w14:textId="119372CE" w:rsidR="00827E0A" w:rsidRPr="0070364D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reference number of the application which is subject of the complaint</w:t>
      </w:r>
      <w:r w:rsidR="0002587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(J</w:t>
      </w:r>
      <w:r w:rsidR="00673A8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</w:t>
      </w:r>
      <w:r w:rsidR="0002587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MS code)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2F1FA726" w14:textId="16B66EDD" w:rsidR="00393E76" w:rsidRPr="0070364D" w:rsidRDefault="00827E0A" w:rsidP="00E84EA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clearly indicated</w:t>
      </w:r>
      <w:r w:rsidR="00673A8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AF7C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reasons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for the complaint</w:t>
      </w:r>
      <w:r w:rsidR="00CD62C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</w:t>
      </w:r>
      <w:r w:rsidR="0062111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grounds</w:t>
      </w:r>
      <w:r w:rsidR="00CD62C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)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including </w:t>
      </w:r>
      <w:r w:rsidR="00E84EA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proper justifications for </w:t>
      </w:r>
      <w:r w:rsidR="00CF0FD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each </w:t>
      </w:r>
      <w:r w:rsidR="00001F4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ground</w:t>
      </w:r>
      <w:r w:rsidR="00E84EA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r w:rsidR="00CF0FD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in line and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limited </w:t>
      </w:r>
      <w:r w:rsidR="00E84EA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to those situations indicated under Article 3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6C5C197F" w14:textId="4A1CE863" w:rsidR="00393E76" w:rsidRPr="0070364D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signature of the legal representative of the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Partner</w:t>
      </w:r>
      <w:r w:rsidR="00334D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(only in electronic format)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6BAF5E07" w14:textId="49FBB1FA" w:rsidR="00D4572A" w:rsidRPr="0070364D" w:rsidRDefault="00F76CA1" w:rsidP="00F76CA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complaint may include relevant supporting documents, if needed.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supporting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documentation shall be provided for the sole purpose of supporting the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complaint and may not alter the quality or content of the assessed application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(no supplementary documents will be considered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 other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than the ones initially submitted together with the </w:t>
      </w:r>
      <w:r w:rsidR="0050053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application</w:t>
      </w:r>
      <w:r w:rsidR="00CF0FD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50053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form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or requested by evaluators during </w:t>
      </w:r>
      <w:r w:rsidR="003B409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assessment process).</w:t>
      </w:r>
    </w:p>
    <w:p w14:paraId="41B735D1" w14:textId="366BD2AC" w:rsidR="00A86A34" w:rsidRPr="0070364D" w:rsidRDefault="006E5181" w:rsidP="006E518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During the examination of the complaint, only the </w:t>
      </w:r>
      <w:r w:rsidR="0062111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grounds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indicated as per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Article 4.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2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 will be taken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into account.</w:t>
      </w:r>
    </w:p>
    <w:p w14:paraId="2C9875C2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5 (Rejection without examination)</w:t>
      </w:r>
    </w:p>
    <w:p w14:paraId="6FEA5D5A" w14:textId="3685BDD8" w:rsidR="00827E0A" w:rsidRPr="0070364D" w:rsidRDefault="00827E0A" w:rsidP="0001115B">
      <w:pPr>
        <w:pStyle w:val="ListParagraph"/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 complaint will be rejected without further examination if submitted after the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deadline set in Article 4</w:t>
      </w:r>
      <w:r w:rsidR="003A41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.1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or if the formal requirements set in Article 4</w:t>
      </w:r>
      <w:r w:rsidR="003A41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.2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are not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observed.</w:t>
      </w:r>
    </w:p>
    <w:p w14:paraId="2B7213D6" w14:textId="70AB6955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Article </w:t>
      </w:r>
      <w:r w:rsidR="000C51F5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6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 (Handling </w:t>
      </w:r>
      <w:r w:rsidR="00215E2E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and examination 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of the complaint)</w:t>
      </w:r>
    </w:p>
    <w:p w14:paraId="760AA809" w14:textId="406607CD" w:rsidR="008E677B" w:rsidRPr="0070364D" w:rsidRDefault="00471BBB" w:rsidP="00082CA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Monitoring Committee solves any complaint </w:t>
      </w:r>
      <w:r w:rsidR="007C2D5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filed according to this procedure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after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considering the recommendations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of the Complaint Panel</w:t>
      </w:r>
      <w:r w:rsidR="002B236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 group of experts 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specifically </w:t>
      </w:r>
      <w:r w:rsidR="000B3FD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designated for 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prior </w:t>
      </w:r>
      <w:r w:rsidR="000B3FD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review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of</w:t>
      </w:r>
      <w:r w:rsidR="000B3FD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the complaint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. </w:t>
      </w:r>
    </w:p>
    <w:p w14:paraId="09297E80" w14:textId="11DD4587" w:rsidR="00336552" w:rsidRPr="0070364D" w:rsidRDefault="00471BBB" w:rsidP="00082CA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For each filed complaint, the Monitoring Committee </w:t>
      </w:r>
      <w:r w:rsidR="003E02F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adopts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 </w:t>
      </w:r>
      <w:r w:rsidRPr="0070364D">
        <w:rPr>
          <w:rFonts w:ascii="Trebuchet MS" w:hAnsi="Trebuchet MS" w:cs="Times New Roman"/>
          <w:i/>
          <w:color w:val="244061" w:themeColor="accent1" w:themeShade="80"/>
          <w:sz w:val="24"/>
          <w:szCs w:val="24"/>
          <w:lang w:val="en-US"/>
        </w:rPr>
        <w:t>complaint solution decision</w:t>
      </w:r>
      <w:r w:rsidR="006E235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based on its </w:t>
      </w:r>
      <w:r w:rsidR="004B140C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Rules of procedures for the Interreg VI- </w:t>
      </w:r>
      <w:proofErr w:type="gramStart"/>
      <w:r w:rsidR="004B140C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</w:t>
      </w:r>
      <w:proofErr w:type="gramEnd"/>
      <w:r w:rsidR="004B140C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Romania-Bulgaria Programme</w:t>
      </w:r>
      <w:r w:rsidR="006E235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4535D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bookmarkStart w:id="0" w:name="_GoBack"/>
      <w:bookmarkEnd w:id="0"/>
    </w:p>
    <w:p w14:paraId="0735D718" w14:textId="30ACFCFA" w:rsidR="00A20D2A" w:rsidRPr="0070364D" w:rsidRDefault="00827E0A" w:rsidP="006B1C66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Panel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is 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tasked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to review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and</w:t>
      </w:r>
      <w:r w:rsidR="007C2D5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to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issue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 written </w:t>
      </w:r>
      <w:r w:rsidR="00435CC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report containing its </w:t>
      </w:r>
      <w:r w:rsidR="00501F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recommendation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s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which 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are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not binding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for the Monitoring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lastRenderedPageBreak/>
        <w:t>Committee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 The report</w:t>
      </w:r>
      <w:r w:rsidR="007C2D5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is communicated to the Monitoring Committee together with the complaint</w:t>
      </w:r>
      <w:r w:rsidR="00501F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and other relevant documents, as the case may be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F32E3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For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purpose of performing its tasks</w:t>
      </w:r>
      <w:r w:rsidR="008E7ED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 Panel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is granted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full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access to documents and it should </w:t>
      </w:r>
      <w:r w:rsidR="009F008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examine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any relevant document, including, without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limitation</w:t>
      </w:r>
      <w:r w:rsidR="009F008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: the complaint,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application form and all supporting documents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that were taken into</w:t>
      </w:r>
      <w:r w:rsidR="00FD522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consideration during the project assessment and selection</w:t>
      </w:r>
      <w:r w:rsidR="00FD522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process</w:t>
      </w:r>
      <w:r w:rsidR="00AA545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</w:t>
      </w:r>
      <w:r w:rsidR="009F008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record of the </w:t>
      </w:r>
      <w:bookmarkStart w:id="1" w:name="_Hlk124777728"/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Monitoring Committee’s </w:t>
      </w:r>
      <w:bookmarkEnd w:id="1"/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decision,</w:t>
      </w:r>
      <w:r w:rsidR="00CB7C20" w:rsidRPr="0070364D" w:rsidDel="00CB7C20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other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documents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related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to the assessment of the application in question</w:t>
      </w:r>
      <w:r w:rsidR="001002D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like assessors’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checklists.</w:t>
      </w:r>
      <w:r w:rsidR="00A360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</w:p>
    <w:p w14:paraId="37E6C35D" w14:textId="02C9ECDE" w:rsidR="009D7278" w:rsidRPr="0070364D" w:rsidRDefault="009D7278" w:rsidP="00D9665F">
      <w:pPr>
        <w:spacing w:before="120" w:after="120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Article </w:t>
      </w:r>
      <w:r w:rsidR="00AE17BF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7 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(Final </w:t>
      </w:r>
      <w:r w:rsidR="005F5796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Provisions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)</w:t>
      </w:r>
    </w:p>
    <w:p w14:paraId="73287E50" w14:textId="6EBD00E2" w:rsidR="001061F2" w:rsidRPr="0070364D" w:rsidRDefault="005F5796" w:rsidP="0083176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 xml:space="preserve">The complaint solution decision should be issued within 45 days from complaint filing. </w:t>
      </w:r>
      <w:r w:rsidR="001061F2"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 xml:space="preserve">In justified cases, the </w:t>
      </w:r>
      <w:bookmarkStart w:id="2" w:name="_Hlk124777695"/>
      <w:r w:rsidR="001061F2"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 xml:space="preserve">Monitoring Committee </w:t>
      </w:r>
      <w:bookmarkEnd w:id="2"/>
      <w:r w:rsidR="001061F2"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>may allow more time for solving the complaint and the Joint Secretariat informs accordingly, in advance, the Lead Partner.</w:t>
      </w:r>
    </w:p>
    <w:p w14:paraId="2AE19C21" w14:textId="7382CB21" w:rsidR="009D7278" w:rsidRPr="0070364D" w:rsidRDefault="005F5796" w:rsidP="001061F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procedure and </w:t>
      </w:r>
      <w:r w:rsidR="004A68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all the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 solution decisions</w:t>
      </w:r>
      <w:r w:rsidR="004A68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C3A9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adopted</w:t>
      </w:r>
      <w:r w:rsidR="004A68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by the Monitoring Committee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will be published on the official website of the Programme - </w:t>
      </w:r>
      <w:hyperlink r:id="rId8" w:history="1">
        <w:r w:rsidRPr="0070364D">
          <w:rPr>
            <w:rStyle w:val="Hyperlink"/>
            <w:rFonts w:ascii="Trebuchet MS" w:hAnsi="Trebuchet MS" w:cs="Times New Roman"/>
            <w:color w:val="244061" w:themeColor="accent1" w:themeShade="80"/>
            <w:sz w:val="24"/>
            <w:szCs w:val="24"/>
            <w:lang w:val="en-US"/>
          </w:rPr>
          <w:t>www.interregviarobg.eu</w:t>
        </w:r>
      </w:hyperlink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</w:p>
    <w:p w14:paraId="3EAC80CC" w14:textId="7DB064EF" w:rsidR="00A808B6" w:rsidRPr="0070364D" w:rsidRDefault="00A808B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p w14:paraId="04924ECE" w14:textId="77777777" w:rsidR="00EE0E16" w:rsidRPr="0070364D" w:rsidRDefault="00EE0E1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p w14:paraId="2CAE4931" w14:textId="77777777" w:rsidR="00EE0E16" w:rsidRPr="0070364D" w:rsidRDefault="00EE0E1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sectPr w:rsidR="00EE0E16" w:rsidRPr="0070364D" w:rsidSect="00A826E3">
      <w:headerReference w:type="default" r:id="rId9"/>
      <w:footerReference w:type="default" r:id="rId10"/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FF211" w16cex:dateUtc="2023-01-16T13:56:00Z"/>
  <w16cex:commentExtensible w16cex:durableId="2773CD9C" w16cex:dateUtc="2023-01-19T12:09:00Z"/>
  <w16cex:commentExtensible w16cex:durableId="276FF2E7" w16cex:dateUtc="2023-01-16T13:59:00Z"/>
  <w16cex:commentExtensible w16cex:durableId="2773CDEB" w16cex:dateUtc="2023-01-19T12:10:00Z"/>
  <w16cex:commentExtensible w16cex:durableId="276FF36F" w16cex:dateUtc="2023-01-16T14:01:00Z"/>
  <w16cex:commentExtensible w16cex:durableId="2773CE02" w16cex:dateUtc="2023-01-19T12:11:00Z"/>
  <w16cex:commentExtensible w16cex:durableId="2773D600" w16cex:dateUtc="2023-01-19T12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547E05" w16cid:durableId="276FF211"/>
  <w16cid:commentId w16cid:paraId="1A3847E9" w16cid:durableId="2773CD6C"/>
  <w16cid:commentId w16cid:paraId="3CA5C649" w16cid:durableId="2773CD9C"/>
  <w16cid:commentId w16cid:paraId="6B848466" w16cid:durableId="276FF2E7"/>
  <w16cid:commentId w16cid:paraId="6F93684F" w16cid:durableId="2773CDEB"/>
  <w16cid:commentId w16cid:paraId="2AEDB151" w16cid:durableId="276FF36F"/>
  <w16cid:commentId w16cid:paraId="63A51C55" w16cid:durableId="2773CD6F"/>
  <w16cid:commentId w16cid:paraId="4298328B" w16cid:durableId="2773CE02"/>
  <w16cid:commentId w16cid:paraId="1A4E9692" w16cid:durableId="2773D60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F3B0E" w14:textId="77777777" w:rsidR="004A5810" w:rsidRDefault="004A5810" w:rsidP="00894674">
      <w:pPr>
        <w:spacing w:after="0" w:line="240" w:lineRule="auto"/>
      </w:pPr>
      <w:r>
        <w:separator/>
      </w:r>
    </w:p>
  </w:endnote>
  <w:endnote w:type="continuationSeparator" w:id="0">
    <w:p w14:paraId="4352C6AB" w14:textId="77777777" w:rsidR="004A5810" w:rsidRDefault="004A5810" w:rsidP="00894674">
      <w:pPr>
        <w:spacing w:after="0" w:line="240" w:lineRule="auto"/>
      </w:pPr>
      <w:r>
        <w:continuationSeparator/>
      </w:r>
    </w:p>
  </w:endnote>
  <w:endnote w:type="continuationNotice" w:id="1">
    <w:p w14:paraId="625B225F" w14:textId="77777777" w:rsidR="004A5810" w:rsidRDefault="004A58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1046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5FB5F1" w14:textId="363600DA" w:rsidR="00946691" w:rsidRDefault="0094669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2C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CD381D8" w14:textId="77777777" w:rsidR="00946691" w:rsidRDefault="009466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C3FF0" w14:textId="77777777" w:rsidR="004A5810" w:rsidRDefault="004A5810" w:rsidP="00894674">
      <w:pPr>
        <w:spacing w:after="0" w:line="240" w:lineRule="auto"/>
      </w:pPr>
      <w:r>
        <w:separator/>
      </w:r>
    </w:p>
  </w:footnote>
  <w:footnote w:type="continuationSeparator" w:id="0">
    <w:p w14:paraId="619B70D4" w14:textId="77777777" w:rsidR="004A5810" w:rsidRDefault="004A5810" w:rsidP="00894674">
      <w:pPr>
        <w:spacing w:after="0" w:line="240" w:lineRule="auto"/>
      </w:pPr>
      <w:r>
        <w:continuationSeparator/>
      </w:r>
    </w:p>
  </w:footnote>
  <w:footnote w:type="continuationNotice" w:id="1">
    <w:p w14:paraId="0F4CD0D4" w14:textId="77777777" w:rsidR="004A5810" w:rsidRDefault="004A5810">
      <w:pPr>
        <w:spacing w:after="0" w:line="240" w:lineRule="auto"/>
      </w:pPr>
    </w:p>
  </w:footnote>
  <w:footnote w:id="2">
    <w:p w14:paraId="6B385A3C" w14:textId="26C737DB" w:rsidR="00946691" w:rsidRPr="00334DF4" w:rsidRDefault="00946691" w:rsidP="00F57D07">
      <w:pPr>
        <w:pStyle w:val="FootnoteText"/>
        <w:rPr>
          <w:rFonts w:ascii="Trebuchet MS" w:hAnsi="Trebuchet MS"/>
          <w:sz w:val="18"/>
          <w:szCs w:val="18"/>
          <w:lang w:val="en-US"/>
        </w:rPr>
      </w:pPr>
      <w:r w:rsidRPr="00602C25">
        <w:rPr>
          <w:rStyle w:val="FootnoteReference"/>
          <w:rFonts w:ascii="Trebuchet MS" w:hAnsi="Trebuchet MS"/>
          <w:color w:val="0F243E" w:themeColor="text2" w:themeShade="80"/>
          <w:sz w:val="18"/>
          <w:szCs w:val="18"/>
        </w:rPr>
        <w:footnoteRef/>
      </w:r>
      <w:r w:rsidRPr="00602C25">
        <w:rPr>
          <w:rFonts w:ascii="Trebuchet MS" w:hAnsi="Trebuchet MS"/>
          <w:color w:val="0F243E" w:themeColor="text2" w:themeShade="80"/>
          <w:sz w:val="18"/>
          <w:szCs w:val="18"/>
        </w:rPr>
        <w:t xml:space="preserve"> </w:t>
      </w:r>
      <w:r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 xml:space="preserve"> The term „complaint</w:t>
      </w:r>
      <w:r w:rsidR="00C83DC5"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>”</w:t>
      </w:r>
      <w:r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 xml:space="preserve"> </w:t>
      </w:r>
      <w:r w:rsidR="00F57D07"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>should</w:t>
      </w:r>
      <w:r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 xml:space="preserve"> be understood </w:t>
      </w:r>
      <w:r w:rsidR="00F57D07"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>as</w:t>
      </w:r>
      <w:r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 xml:space="preserve"> different from the term „appeal“</w:t>
      </w:r>
      <w:r w:rsidR="00F57D07"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>. The term “complaint” refers to</w:t>
      </w:r>
      <w:r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 xml:space="preserve"> a procedure within the Programme</w:t>
      </w:r>
      <w:r w:rsidR="00F57D07"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 xml:space="preserve"> which does not </w:t>
      </w:r>
      <w:r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>replace</w:t>
      </w:r>
      <w:r w:rsidR="00F57D07"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 xml:space="preserve"> an appeal in a court of justice</w:t>
      </w:r>
      <w:r w:rsidR="00BD4304"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>,</w:t>
      </w:r>
      <w:r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 xml:space="preserve"> but </w:t>
      </w:r>
      <w:r w:rsidR="00F57D07"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 xml:space="preserve">it may help to </w:t>
      </w:r>
      <w:r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>avoid</w:t>
      </w:r>
      <w:r w:rsidR="00F57D07"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 xml:space="preserve"> such an</w:t>
      </w:r>
      <w:r w:rsidRPr="00602C25">
        <w:rPr>
          <w:rFonts w:ascii="Trebuchet MS" w:hAnsi="Trebuchet MS" w:cs="Times New Roman"/>
          <w:color w:val="0F243E" w:themeColor="text2" w:themeShade="80"/>
          <w:sz w:val="18"/>
          <w:szCs w:val="18"/>
          <w:lang w:val="en-US"/>
        </w:rPr>
        <w:t xml:space="preserve"> appeal.</w:t>
      </w:r>
    </w:p>
  </w:footnote>
  <w:footnote w:id="3">
    <w:p w14:paraId="6A4FF763" w14:textId="481214AE" w:rsidR="0083176F" w:rsidRPr="00715A4F" w:rsidRDefault="0083176F" w:rsidP="00715A4F">
      <w:pPr>
        <w:pStyle w:val="FootnoteText"/>
        <w:jc w:val="both"/>
        <w:rPr>
          <w:lang w:val="en-US"/>
        </w:rPr>
      </w:pPr>
      <w:r w:rsidRPr="00602C25">
        <w:rPr>
          <w:rStyle w:val="FootnoteReference"/>
          <w:color w:val="0F243E" w:themeColor="text2" w:themeShade="80"/>
        </w:rPr>
        <w:footnoteRef/>
      </w:r>
      <w:r w:rsidRPr="00602C25">
        <w:rPr>
          <w:color w:val="0F243E" w:themeColor="text2" w:themeShade="80"/>
        </w:rPr>
        <w:t xml:space="preserve"> </w:t>
      </w:r>
      <w:r w:rsidRPr="00602C25">
        <w:rPr>
          <w:color w:val="0F243E" w:themeColor="text2" w:themeShade="80"/>
          <w:lang w:val="en-US"/>
        </w:rPr>
        <w:t>Lead partners are reminded that, according to the Applicants’ Guide, notifications from the Joint Secretariat will be received through the Joint Electronic Monitoring System (JEMS)</w:t>
      </w:r>
      <w:r w:rsidR="00971573" w:rsidRPr="00602C25">
        <w:rPr>
          <w:color w:val="0F243E" w:themeColor="text2" w:themeShade="80"/>
          <w:lang w:val="en-US"/>
        </w:rPr>
        <w:t>, if function available</w:t>
      </w:r>
      <w:r w:rsidR="00DE6D68" w:rsidRPr="00602C25">
        <w:rPr>
          <w:color w:val="0F243E" w:themeColor="text2" w:themeShade="80"/>
          <w:lang w:val="en-US"/>
        </w:rPr>
        <w:t>,</w:t>
      </w:r>
      <w:r w:rsidRPr="00602C25">
        <w:rPr>
          <w:color w:val="0F243E" w:themeColor="text2" w:themeShade="80"/>
          <w:lang w:val="en-US"/>
        </w:rPr>
        <w:t xml:space="preserve"> or through the e-mail address previously registered in JEMS. </w:t>
      </w:r>
      <w:r w:rsidR="00D844AE" w:rsidRPr="00602C25">
        <w:rPr>
          <w:color w:val="0F243E" w:themeColor="text2" w:themeShade="80"/>
          <w:lang w:val="en-US"/>
        </w:rPr>
        <w:t xml:space="preserve">The date of the communication is considered to be the date when the e-mail was sent or when the JEMS message was posted. </w:t>
      </w:r>
      <w:r w:rsidRPr="00602C25">
        <w:rPr>
          <w:color w:val="0F243E" w:themeColor="text2" w:themeShade="80"/>
          <w:lang w:val="en-US"/>
        </w:rPr>
        <w:t xml:space="preserve">Lead partners should </w:t>
      </w:r>
      <w:r w:rsidR="00D844AE" w:rsidRPr="00602C25">
        <w:rPr>
          <w:color w:val="0F243E" w:themeColor="text2" w:themeShade="80"/>
          <w:lang w:val="en-US"/>
        </w:rPr>
        <w:t xml:space="preserve">regularly check their e-mails and JEMS accounts.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87364" w14:textId="01FDFCD4" w:rsidR="00946691" w:rsidRPr="00063146" w:rsidRDefault="00CB7BC7" w:rsidP="00CB7BC7">
    <w:pPr>
      <w:pStyle w:val="Header"/>
      <w:rPr>
        <w:lang w:val="en-US"/>
      </w:rPr>
    </w:pPr>
    <w:r>
      <w:rPr>
        <w:rFonts w:ascii="Trebuchet MS" w:hAnsi="Trebuchet MS" w:cs="Times New Roman"/>
        <w:b/>
        <w:noProof/>
        <w:sz w:val="24"/>
        <w:szCs w:val="24"/>
        <w:lang w:val="en-US" w:eastAsia="en-US"/>
      </w:rPr>
      <w:drawing>
        <wp:inline distT="0" distB="0" distL="0" distR="0" wp14:anchorId="07D90458" wp14:editId="2B8867B5">
          <wp:extent cx="1688465" cy="481330"/>
          <wp:effectExtent l="0" t="0" r="698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23D10"/>
    <w:multiLevelType w:val="hybridMultilevel"/>
    <w:tmpl w:val="E02C96E8"/>
    <w:lvl w:ilvl="0" w:tplc="DB84F3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F6546"/>
    <w:multiLevelType w:val="hybridMultilevel"/>
    <w:tmpl w:val="E904DF4A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75B4E"/>
    <w:multiLevelType w:val="hybridMultilevel"/>
    <w:tmpl w:val="624432A6"/>
    <w:lvl w:ilvl="0" w:tplc="5ADE5C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1E20A3"/>
    <w:multiLevelType w:val="hybridMultilevel"/>
    <w:tmpl w:val="6AF49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70F83"/>
    <w:multiLevelType w:val="hybridMultilevel"/>
    <w:tmpl w:val="90AC8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41FA3"/>
    <w:multiLevelType w:val="hybridMultilevel"/>
    <w:tmpl w:val="6DA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2774E"/>
    <w:multiLevelType w:val="hybridMultilevel"/>
    <w:tmpl w:val="8958796C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C7283"/>
    <w:multiLevelType w:val="hybridMultilevel"/>
    <w:tmpl w:val="3C6C6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57DD8"/>
    <w:multiLevelType w:val="hybridMultilevel"/>
    <w:tmpl w:val="D8A617E0"/>
    <w:lvl w:ilvl="0" w:tplc="6BBEF5CA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448079D"/>
    <w:multiLevelType w:val="hybridMultilevel"/>
    <w:tmpl w:val="9F7A7ADC"/>
    <w:lvl w:ilvl="0" w:tplc="A7A61D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70D59"/>
    <w:multiLevelType w:val="hybridMultilevel"/>
    <w:tmpl w:val="75105388"/>
    <w:lvl w:ilvl="0" w:tplc="1312E4E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3E1ACC"/>
    <w:multiLevelType w:val="hybridMultilevel"/>
    <w:tmpl w:val="477E1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56411"/>
    <w:multiLevelType w:val="hybridMultilevel"/>
    <w:tmpl w:val="E7A2BC00"/>
    <w:lvl w:ilvl="0" w:tplc="CAB89B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72792"/>
    <w:multiLevelType w:val="hybridMultilevel"/>
    <w:tmpl w:val="AC90B528"/>
    <w:lvl w:ilvl="0" w:tplc="4186381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53BB7"/>
    <w:multiLevelType w:val="hybridMultilevel"/>
    <w:tmpl w:val="F1864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B78B7"/>
    <w:multiLevelType w:val="hybridMultilevel"/>
    <w:tmpl w:val="D8A617E0"/>
    <w:lvl w:ilvl="0" w:tplc="6BBEF5CA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8317915"/>
    <w:multiLevelType w:val="hybridMultilevel"/>
    <w:tmpl w:val="FC18D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14A8F"/>
    <w:multiLevelType w:val="hybridMultilevel"/>
    <w:tmpl w:val="624432A6"/>
    <w:lvl w:ilvl="0" w:tplc="5ADE5C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D36509"/>
    <w:multiLevelType w:val="hybridMultilevel"/>
    <w:tmpl w:val="AC90B528"/>
    <w:lvl w:ilvl="0" w:tplc="4186381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D7C0E"/>
    <w:multiLevelType w:val="hybridMultilevel"/>
    <w:tmpl w:val="96409078"/>
    <w:lvl w:ilvl="0" w:tplc="B4B29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16"/>
  </w:num>
  <w:num w:numId="5">
    <w:abstractNumId w:val="17"/>
  </w:num>
  <w:num w:numId="6">
    <w:abstractNumId w:val="8"/>
  </w:num>
  <w:num w:numId="7">
    <w:abstractNumId w:val="9"/>
  </w:num>
  <w:num w:numId="8">
    <w:abstractNumId w:val="18"/>
  </w:num>
  <w:num w:numId="9">
    <w:abstractNumId w:val="0"/>
  </w:num>
  <w:num w:numId="10">
    <w:abstractNumId w:val="19"/>
  </w:num>
  <w:num w:numId="11">
    <w:abstractNumId w:val="6"/>
  </w:num>
  <w:num w:numId="12">
    <w:abstractNumId w:val="4"/>
  </w:num>
  <w:num w:numId="13">
    <w:abstractNumId w:val="5"/>
  </w:num>
  <w:num w:numId="14">
    <w:abstractNumId w:val="14"/>
  </w:num>
  <w:num w:numId="15">
    <w:abstractNumId w:val="1"/>
  </w:num>
  <w:num w:numId="16">
    <w:abstractNumId w:val="10"/>
  </w:num>
  <w:num w:numId="17">
    <w:abstractNumId w:val="3"/>
  </w:num>
  <w:num w:numId="18">
    <w:abstractNumId w:val="15"/>
  </w:num>
  <w:num w:numId="19">
    <w:abstractNumId w:val="1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FE5"/>
    <w:rsid w:val="00001F46"/>
    <w:rsid w:val="00010A17"/>
    <w:rsid w:val="0001115B"/>
    <w:rsid w:val="0001220D"/>
    <w:rsid w:val="000128B8"/>
    <w:rsid w:val="0002580C"/>
    <w:rsid w:val="00025870"/>
    <w:rsid w:val="00027A81"/>
    <w:rsid w:val="00031EF6"/>
    <w:rsid w:val="000328A7"/>
    <w:rsid w:val="00037594"/>
    <w:rsid w:val="00046D4D"/>
    <w:rsid w:val="00052D31"/>
    <w:rsid w:val="00063146"/>
    <w:rsid w:val="00064CC9"/>
    <w:rsid w:val="000657AD"/>
    <w:rsid w:val="00073CC7"/>
    <w:rsid w:val="00082CA5"/>
    <w:rsid w:val="000864D7"/>
    <w:rsid w:val="000902DA"/>
    <w:rsid w:val="00096522"/>
    <w:rsid w:val="000A139E"/>
    <w:rsid w:val="000A5DB6"/>
    <w:rsid w:val="000B0146"/>
    <w:rsid w:val="000B3FDE"/>
    <w:rsid w:val="000C2B49"/>
    <w:rsid w:val="000C2C1A"/>
    <w:rsid w:val="000C51F5"/>
    <w:rsid w:val="000D5691"/>
    <w:rsid w:val="000D661B"/>
    <w:rsid w:val="000F16BF"/>
    <w:rsid w:val="000F262F"/>
    <w:rsid w:val="001002DB"/>
    <w:rsid w:val="0010329A"/>
    <w:rsid w:val="001061F2"/>
    <w:rsid w:val="00130779"/>
    <w:rsid w:val="00147F45"/>
    <w:rsid w:val="00154E9D"/>
    <w:rsid w:val="00160B43"/>
    <w:rsid w:val="00173E8E"/>
    <w:rsid w:val="00180B19"/>
    <w:rsid w:val="00180C12"/>
    <w:rsid w:val="00186E93"/>
    <w:rsid w:val="00186EC7"/>
    <w:rsid w:val="001876CF"/>
    <w:rsid w:val="00197D3D"/>
    <w:rsid w:val="00197FDB"/>
    <w:rsid w:val="001A21CE"/>
    <w:rsid w:val="001A290F"/>
    <w:rsid w:val="001A3EEA"/>
    <w:rsid w:val="001B1731"/>
    <w:rsid w:val="001B28C3"/>
    <w:rsid w:val="001E20C4"/>
    <w:rsid w:val="001E341E"/>
    <w:rsid w:val="001F6D4F"/>
    <w:rsid w:val="00215E2E"/>
    <w:rsid w:val="002300A6"/>
    <w:rsid w:val="00251451"/>
    <w:rsid w:val="00265A5F"/>
    <w:rsid w:val="0027125A"/>
    <w:rsid w:val="00272282"/>
    <w:rsid w:val="00272286"/>
    <w:rsid w:val="00273B08"/>
    <w:rsid w:val="002749E5"/>
    <w:rsid w:val="002831BC"/>
    <w:rsid w:val="002911F8"/>
    <w:rsid w:val="002A4CC7"/>
    <w:rsid w:val="002A55D7"/>
    <w:rsid w:val="002B1621"/>
    <w:rsid w:val="002B236E"/>
    <w:rsid w:val="002B71F4"/>
    <w:rsid w:val="002C0B59"/>
    <w:rsid w:val="002C1C04"/>
    <w:rsid w:val="002E0D83"/>
    <w:rsid w:val="002E425B"/>
    <w:rsid w:val="002F5085"/>
    <w:rsid w:val="003045F2"/>
    <w:rsid w:val="003132D2"/>
    <w:rsid w:val="00324742"/>
    <w:rsid w:val="00330615"/>
    <w:rsid w:val="00334DF4"/>
    <w:rsid w:val="00336552"/>
    <w:rsid w:val="00346391"/>
    <w:rsid w:val="00347EB4"/>
    <w:rsid w:val="00364031"/>
    <w:rsid w:val="003645B6"/>
    <w:rsid w:val="00364AEC"/>
    <w:rsid w:val="003735C2"/>
    <w:rsid w:val="00377609"/>
    <w:rsid w:val="003820B5"/>
    <w:rsid w:val="00385BAA"/>
    <w:rsid w:val="00390EB3"/>
    <w:rsid w:val="00393882"/>
    <w:rsid w:val="00393E76"/>
    <w:rsid w:val="003A41F4"/>
    <w:rsid w:val="003A7ED5"/>
    <w:rsid w:val="003B409F"/>
    <w:rsid w:val="003B69E5"/>
    <w:rsid w:val="003B74B1"/>
    <w:rsid w:val="003C5A40"/>
    <w:rsid w:val="003C75D4"/>
    <w:rsid w:val="003E02F1"/>
    <w:rsid w:val="003E346F"/>
    <w:rsid w:val="003E7CD7"/>
    <w:rsid w:val="003F088F"/>
    <w:rsid w:val="003F1818"/>
    <w:rsid w:val="004019AC"/>
    <w:rsid w:val="004019DD"/>
    <w:rsid w:val="0040488C"/>
    <w:rsid w:val="00406754"/>
    <w:rsid w:val="00410E1A"/>
    <w:rsid w:val="00422D31"/>
    <w:rsid w:val="00424AB2"/>
    <w:rsid w:val="00434787"/>
    <w:rsid w:val="00435763"/>
    <w:rsid w:val="004357EF"/>
    <w:rsid w:val="00435CC8"/>
    <w:rsid w:val="00441599"/>
    <w:rsid w:val="004511C1"/>
    <w:rsid w:val="004535DA"/>
    <w:rsid w:val="00461341"/>
    <w:rsid w:val="0046222B"/>
    <w:rsid w:val="00463040"/>
    <w:rsid w:val="00465E74"/>
    <w:rsid w:val="00471BBB"/>
    <w:rsid w:val="004754F7"/>
    <w:rsid w:val="00476B0D"/>
    <w:rsid w:val="004771CA"/>
    <w:rsid w:val="00485CB2"/>
    <w:rsid w:val="0049032E"/>
    <w:rsid w:val="0049483E"/>
    <w:rsid w:val="00495B84"/>
    <w:rsid w:val="00495F75"/>
    <w:rsid w:val="004A5810"/>
    <w:rsid w:val="004A593F"/>
    <w:rsid w:val="004A682A"/>
    <w:rsid w:val="004B140C"/>
    <w:rsid w:val="004B24AD"/>
    <w:rsid w:val="004C287F"/>
    <w:rsid w:val="004C3A9A"/>
    <w:rsid w:val="004D41E0"/>
    <w:rsid w:val="004D4461"/>
    <w:rsid w:val="004D5775"/>
    <w:rsid w:val="004D6C13"/>
    <w:rsid w:val="004E2213"/>
    <w:rsid w:val="004F075C"/>
    <w:rsid w:val="004F73E0"/>
    <w:rsid w:val="0050053D"/>
    <w:rsid w:val="00500C7A"/>
    <w:rsid w:val="00501FF4"/>
    <w:rsid w:val="00502477"/>
    <w:rsid w:val="005110BC"/>
    <w:rsid w:val="00520633"/>
    <w:rsid w:val="00520F57"/>
    <w:rsid w:val="00521379"/>
    <w:rsid w:val="00525A71"/>
    <w:rsid w:val="00531EE8"/>
    <w:rsid w:val="00542763"/>
    <w:rsid w:val="0054471D"/>
    <w:rsid w:val="005451D0"/>
    <w:rsid w:val="005522BC"/>
    <w:rsid w:val="00552B79"/>
    <w:rsid w:val="00563279"/>
    <w:rsid w:val="00564175"/>
    <w:rsid w:val="00565B4B"/>
    <w:rsid w:val="00565C4D"/>
    <w:rsid w:val="005806FA"/>
    <w:rsid w:val="005A58EC"/>
    <w:rsid w:val="005A5BE4"/>
    <w:rsid w:val="005B2FC6"/>
    <w:rsid w:val="005C2431"/>
    <w:rsid w:val="005D18F6"/>
    <w:rsid w:val="005D781E"/>
    <w:rsid w:val="005E41F6"/>
    <w:rsid w:val="005E6955"/>
    <w:rsid w:val="005F275E"/>
    <w:rsid w:val="005F37AD"/>
    <w:rsid w:val="005F5796"/>
    <w:rsid w:val="00602C25"/>
    <w:rsid w:val="00604113"/>
    <w:rsid w:val="00605DCD"/>
    <w:rsid w:val="00606203"/>
    <w:rsid w:val="00614787"/>
    <w:rsid w:val="00621119"/>
    <w:rsid w:val="00621E14"/>
    <w:rsid w:val="00630EC8"/>
    <w:rsid w:val="00631F10"/>
    <w:rsid w:val="00637C4E"/>
    <w:rsid w:val="00640CEC"/>
    <w:rsid w:val="00645E6D"/>
    <w:rsid w:val="00662E42"/>
    <w:rsid w:val="00673A88"/>
    <w:rsid w:val="00675C9F"/>
    <w:rsid w:val="00677941"/>
    <w:rsid w:val="00680A35"/>
    <w:rsid w:val="00680E01"/>
    <w:rsid w:val="00683B0F"/>
    <w:rsid w:val="00684EC3"/>
    <w:rsid w:val="006857E6"/>
    <w:rsid w:val="00687BB4"/>
    <w:rsid w:val="00691C9A"/>
    <w:rsid w:val="0069588C"/>
    <w:rsid w:val="00696604"/>
    <w:rsid w:val="006A6F68"/>
    <w:rsid w:val="006B1C66"/>
    <w:rsid w:val="006B3B10"/>
    <w:rsid w:val="006B68F0"/>
    <w:rsid w:val="006C0533"/>
    <w:rsid w:val="006C63B0"/>
    <w:rsid w:val="006D0953"/>
    <w:rsid w:val="006D149A"/>
    <w:rsid w:val="006E1A91"/>
    <w:rsid w:val="006E2357"/>
    <w:rsid w:val="006E2A51"/>
    <w:rsid w:val="006E3FB4"/>
    <w:rsid w:val="006E5181"/>
    <w:rsid w:val="006F6212"/>
    <w:rsid w:val="0070364D"/>
    <w:rsid w:val="00707E93"/>
    <w:rsid w:val="0071058F"/>
    <w:rsid w:val="00710F36"/>
    <w:rsid w:val="00715593"/>
    <w:rsid w:val="00715A4F"/>
    <w:rsid w:val="00721739"/>
    <w:rsid w:val="00733FEE"/>
    <w:rsid w:val="007363D3"/>
    <w:rsid w:val="00743A2C"/>
    <w:rsid w:val="0074675E"/>
    <w:rsid w:val="00765444"/>
    <w:rsid w:val="00772F53"/>
    <w:rsid w:val="00773F52"/>
    <w:rsid w:val="007805C7"/>
    <w:rsid w:val="00796AD7"/>
    <w:rsid w:val="00797E5E"/>
    <w:rsid w:val="007A015A"/>
    <w:rsid w:val="007A1A49"/>
    <w:rsid w:val="007B0035"/>
    <w:rsid w:val="007C0497"/>
    <w:rsid w:val="007C2D5F"/>
    <w:rsid w:val="007D260B"/>
    <w:rsid w:val="007E0F37"/>
    <w:rsid w:val="007E4291"/>
    <w:rsid w:val="007F65EB"/>
    <w:rsid w:val="00816BCA"/>
    <w:rsid w:val="00822E27"/>
    <w:rsid w:val="00827E0A"/>
    <w:rsid w:val="0083176F"/>
    <w:rsid w:val="00832382"/>
    <w:rsid w:val="008323EB"/>
    <w:rsid w:val="00837A88"/>
    <w:rsid w:val="00837EC4"/>
    <w:rsid w:val="008628BE"/>
    <w:rsid w:val="00864953"/>
    <w:rsid w:val="00864FE5"/>
    <w:rsid w:val="0086651E"/>
    <w:rsid w:val="008731A0"/>
    <w:rsid w:val="00873F39"/>
    <w:rsid w:val="00874525"/>
    <w:rsid w:val="00880DC7"/>
    <w:rsid w:val="00882605"/>
    <w:rsid w:val="0089316A"/>
    <w:rsid w:val="00894674"/>
    <w:rsid w:val="00897411"/>
    <w:rsid w:val="008A3F4D"/>
    <w:rsid w:val="008A4A39"/>
    <w:rsid w:val="008B0436"/>
    <w:rsid w:val="008B34E3"/>
    <w:rsid w:val="008B6917"/>
    <w:rsid w:val="008B6FDF"/>
    <w:rsid w:val="008C25A3"/>
    <w:rsid w:val="008C294A"/>
    <w:rsid w:val="008C2E71"/>
    <w:rsid w:val="008C65F6"/>
    <w:rsid w:val="008E5234"/>
    <w:rsid w:val="008E677B"/>
    <w:rsid w:val="008E7271"/>
    <w:rsid w:val="008E7ED7"/>
    <w:rsid w:val="008F36B1"/>
    <w:rsid w:val="008F45CC"/>
    <w:rsid w:val="00904218"/>
    <w:rsid w:val="009052D9"/>
    <w:rsid w:val="00905DF5"/>
    <w:rsid w:val="00906081"/>
    <w:rsid w:val="00906C1B"/>
    <w:rsid w:val="00913D4F"/>
    <w:rsid w:val="009140FE"/>
    <w:rsid w:val="0094098E"/>
    <w:rsid w:val="00945A1A"/>
    <w:rsid w:val="00946691"/>
    <w:rsid w:val="00946927"/>
    <w:rsid w:val="00947C37"/>
    <w:rsid w:val="00950E50"/>
    <w:rsid w:val="00961234"/>
    <w:rsid w:val="00971573"/>
    <w:rsid w:val="0097274F"/>
    <w:rsid w:val="00972D92"/>
    <w:rsid w:val="00973305"/>
    <w:rsid w:val="0097566A"/>
    <w:rsid w:val="00977184"/>
    <w:rsid w:val="00986CC5"/>
    <w:rsid w:val="00987599"/>
    <w:rsid w:val="00990B9B"/>
    <w:rsid w:val="00990F91"/>
    <w:rsid w:val="009A4E6B"/>
    <w:rsid w:val="009B40F6"/>
    <w:rsid w:val="009B444D"/>
    <w:rsid w:val="009B56EC"/>
    <w:rsid w:val="009C24D8"/>
    <w:rsid w:val="009C55CC"/>
    <w:rsid w:val="009C68DE"/>
    <w:rsid w:val="009D26BB"/>
    <w:rsid w:val="009D3BAA"/>
    <w:rsid w:val="009D7278"/>
    <w:rsid w:val="009E3EFC"/>
    <w:rsid w:val="009E4058"/>
    <w:rsid w:val="009F0081"/>
    <w:rsid w:val="009F7B9B"/>
    <w:rsid w:val="00A01359"/>
    <w:rsid w:val="00A07B9F"/>
    <w:rsid w:val="00A13F88"/>
    <w:rsid w:val="00A20D2A"/>
    <w:rsid w:val="00A2339D"/>
    <w:rsid w:val="00A32182"/>
    <w:rsid w:val="00A36020"/>
    <w:rsid w:val="00A36381"/>
    <w:rsid w:val="00A53BB4"/>
    <w:rsid w:val="00A60145"/>
    <w:rsid w:val="00A62172"/>
    <w:rsid w:val="00A742BA"/>
    <w:rsid w:val="00A808B6"/>
    <w:rsid w:val="00A8121F"/>
    <w:rsid w:val="00A826E3"/>
    <w:rsid w:val="00A83ED6"/>
    <w:rsid w:val="00A86A34"/>
    <w:rsid w:val="00A87F21"/>
    <w:rsid w:val="00A915F0"/>
    <w:rsid w:val="00A9363B"/>
    <w:rsid w:val="00A94313"/>
    <w:rsid w:val="00A9436E"/>
    <w:rsid w:val="00A95DAC"/>
    <w:rsid w:val="00AA5458"/>
    <w:rsid w:val="00AC189B"/>
    <w:rsid w:val="00AC1A3E"/>
    <w:rsid w:val="00AC431F"/>
    <w:rsid w:val="00AC4892"/>
    <w:rsid w:val="00AC4B1E"/>
    <w:rsid w:val="00AD1C01"/>
    <w:rsid w:val="00AE17BF"/>
    <w:rsid w:val="00AE7A5D"/>
    <w:rsid w:val="00AF0566"/>
    <w:rsid w:val="00AF3452"/>
    <w:rsid w:val="00AF7C0A"/>
    <w:rsid w:val="00B00260"/>
    <w:rsid w:val="00B006F0"/>
    <w:rsid w:val="00B063BA"/>
    <w:rsid w:val="00B1360B"/>
    <w:rsid w:val="00B16BD9"/>
    <w:rsid w:val="00B20E91"/>
    <w:rsid w:val="00B21CC8"/>
    <w:rsid w:val="00B25440"/>
    <w:rsid w:val="00B352C0"/>
    <w:rsid w:val="00B36867"/>
    <w:rsid w:val="00B3688E"/>
    <w:rsid w:val="00B46E4C"/>
    <w:rsid w:val="00B47565"/>
    <w:rsid w:val="00B47EFF"/>
    <w:rsid w:val="00B56F2A"/>
    <w:rsid w:val="00B62A84"/>
    <w:rsid w:val="00B63C1D"/>
    <w:rsid w:val="00B6615E"/>
    <w:rsid w:val="00B72E35"/>
    <w:rsid w:val="00B83D46"/>
    <w:rsid w:val="00B9240D"/>
    <w:rsid w:val="00B95905"/>
    <w:rsid w:val="00B96BFF"/>
    <w:rsid w:val="00BA3305"/>
    <w:rsid w:val="00BA50D0"/>
    <w:rsid w:val="00BB523F"/>
    <w:rsid w:val="00BC765A"/>
    <w:rsid w:val="00BD29E5"/>
    <w:rsid w:val="00BD4304"/>
    <w:rsid w:val="00BE725A"/>
    <w:rsid w:val="00BF6ED9"/>
    <w:rsid w:val="00C020F6"/>
    <w:rsid w:val="00C16490"/>
    <w:rsid w:val="00C21487"/>
    <w:rsid w:val="00C217B1"/>
    <w:rsid w:val="00C248D7"/>
    <w:rsid w:val="00C2713F"/>
    <w:rsid w:val="00C349DF"/>
    <w:rsid w:val="00C36C96"/>
    <w:rsid w:val="00C425DA"/>
    <w:rsid w:val="00C4278B"/>
    <w:rsid w:val="00C4450F"/>
    <w:rsid w:val="00C51CC0"/>
    <w:rsid w:val="00C66B48"/>
    <w:rsid w:val="00C808D6"/>
    <w:rsid w:val="00C83DC5"/>
    <w:rsid w:val="00C90DCA"/>
    <w:rsid w:val="00C91EFF"/>
    <w:rsid w:val="00C9686C"/>
    <w:rsid w:val="00CA5D62"/>
    <w:rsid w:val="00CA6F42"/>
    <w:rsid w:val="00CB7BC7"/>
    <w:rsid w:val="00CB7C20"/>
    <w:rsid w:val="00CD113B"/>
    <w:rsid w:val="00CD1CE9"/>
    <w:rsid w:val="00CD266C"/>
    <w:rsid w:val="00CD62C7"/>
    <w:rsid w:val="00CD63B4"/>
    <w:rsid w:val="00CD6AC9"/>
    <w:rsid w:val="00CD742C"/>
    <w:rsid w:val="00CD7BFE"/>
    <w:rsid w:val="00CF0FD3"/>
    <w:rsid w:val="00CF2E4E"/>
    <w:rsid w:val="00D02473"/>
    <w:rsid w:val="00D12836"/>
    <w:rsid w:val="00D131FF"/>
    <w:rsid w:val="00D379E4"/>
    <w:rsid w:val="00D4572A"/>
    <w:rsid w:val="00D470F8"/>
    <w:rsid w:val="00D5473A"/>
    <w:rsid w:val="00D844AE"/>
    <w:rsid w:val="00D86436"/>
    <w:rsid w:val="00D90415"/>
    <w:rsid w:val="00D9665F"/>
    <w:rsid w:val="00DA3122"/>
    <w:rsid w:val="00DA3674"/>
    <w:rsid w:val="00DA62D3"/>
    <w:rsid w:val="00DB0919"/>
    <w:rsid w:val="00DB1EFE"/>
    <w:rsid w:val="00DB72C5"/>
    <w:rsid w:val="00DC78AA"/>
    <w:rsid w:val="00DD2C1A"/>
    <w:rsid w:val="00DD2F4C"/>
    <w:rsid w:val="00DD5BFB"/>
    <w:rsid w:val="00DD6D6A"/>
    <w:rsid w:val="00DE0C79"/>
    <w:rsid w:val="00DE6A22"/>
    <w:rsid w:val="00DE6D68"/>
    <w:rsid w:val="00DF1EE8"/>
    <w:rsid w:val="00DF4140"/>
    <w:rsid w:val="00DF4604"/>
    <w:rsid w:val="00E0326F"/>
    <w:rsid w:val="00E11A0E"/>
    <w:rsid w:val="00E16BE7"/>
    <w:rsid w:val="00E26C88"/>
    <w:rsid w:val="00E374EB"/>
    <w:rsid w:val="00E44128"/>
    <w:rsid w:val="00E45BDD"/>
    <w:rsid w:val="00E55635"/>
    <w:rsid w:val="00E61D09"/>
    <w:rsid w:val="00E6704A"/>
    <w:rsid w:val="00E67441"/>
    <w:rsid w:val="00E71240"/>
    <w:rsid w:val="00E713C2"/>
    <w:rsid w:val="00E72947"/>
    <w:rsid w:val="00E77204"/>
    <w:rsid w:val="00E84DA1"/>
    <w:rsid w:val="00E84EAA"/>
    <w:rsid w:val="00E91EB3"/>
    <w:rsid w:val="00E952E9"/>
    <w:rsid w:val="00EA150A"/>
    <w:rsid w:val="00EA252C"/>
    <w:rsid w:val="00EA37F9"/>
    <w:rsid w:val="00EA63D9"/>
    <w:rsid w:val="00EC22D3"/>
    <w:rsid w:val="00EC3FD1"/>
    <w:rsid w:val="00EC4ADB"/>
    <w:rsid w:val="00ED26DC"/>
    <w:rsid w:val="00ED75F2"/>
    <w:rsid w:val="00EE0523"/>
    <w:rsid w:val="00EE0E16"/>
    <w:rsid w:val="00EE2D31"/>
    <w:rsid w:val="00EE6904"/>
    <w:rsid w:val="00F02CC8"/>
    <w:rsid w:val="00F06F9F"/>
    <w:rsid w:val="00F12365"/>
    <w:rsid w:val="00F13A1B"/>
    <w:rsid w:val="00F145BD"/>
    <w:rsid w:val="00F1496E"/>
    <w:rsid w:val="00F24115"/>
    <w:rsid w:val="00F24DAC"/>
    <w:rsid w:val="00F3158E"/>
    <w:rsid w:val="00F32E38"/>
    <w:rsid w:val="00F47036"/>
    <w:rsid w:val="00F558F4"/>
    <w:rsid w:val="00F56A46"/>
    <w:rsid w:val="00F57D07"/>
    <w:rsid w:val="00F61190"/>
    <w:rsid w:val="00F64E99"/>
    <w:rsid w:val="00F76CA1"/>
    <w:rsid w:val="00F77746"/>
    <w:rsid w:val="00F93021"/>
    <w:rsid w:val="00F949D2"/>
    <w:rsid w:val="00F97713"/>
    <w:rsid w:val="00FB0E03"/>
    <w:rsid w:val="00FB5B03"/>
    <w:rsid w:val="00FB617C"/>
    <w:rsid w:val="00FB619D"/>
    <w:rsid w:val="00FC0880"/>
    <w:rsid w:val="00FC54BE"/>
    <w:rsid w:val="00FC6118"/>
    <w:rsid w:val="00FD1614"/>
    <w:rsid w:val="00FD1E7A"/>
    <w:rsid w:val="00FD5223"/>
    <w:rsid w:val="00FE0331"/>
    <w:rsid w:val="00FE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4B2B4"/>
  <w15:docId w15:val="{7CFA8E8D-7AE6-4DE2-9DDD-7F7B8956B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946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946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9467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808D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08D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08D6"/>
    <w:rPr>
      <w:vertAlign w:val="superscript"/>
    </w:rPr>
  </w:style>
  <w:style w:type="paragraph" w:styleId="ListParagraph">
    <w:name w:val="List Paragraph"/>
    <w:basedOn w:val="Normal"/>
    <w:uiPriority w:val="34"/>
    <w:qFormat/>
    <w:rsid w:val="00393E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5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72A"/>
  </w:style>
  <w:style w:type="paragraph" w:styleId="Footer">
    <w:name w:val="footer"/>
    <w:basedOn w:val="Normal"/>
    <w:link w:val="FooterChar"/>
    <w:uiPriority w:val="99"/>
    <w:unhideWhenUsed/>
    <w:rsid w:val="00D45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72A"/>
  </w:style>
  <w:style w:type="character" w:styleId="CommentReference">
    <w:name w:val="annotation reference"/>
    <w:basedOn w:val="DefaultParagraphFont"/>
    <w:semiHidden/>
    <w:unhideWhenUsed/>
    <w:rsid w:val="00304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5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5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5F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045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4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5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C287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80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egviarobg.eu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935C3-886F-4773-B500-596C8C0BD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Varnaiote</dc:creator>
  <cp:lastModifiedBy>Marcela Glodeanu</cp:lastModifiedBy>
  <cp:revision>5</cp:revision>
  <cp:lastPrinted>2022-11-04T09:52:00Z</cp:lastPrinted>
  <dcterms:created xsi:type="dcterms:W3CDTF">2023-03-23T10:04:00Z</dcterms:created>
  <dcterms:modified xsi:type="dcterms:W3CDTF">2023-04-24T05:26:00Z</dcterms:modified>
</cp:coreProperties>
</file>